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0D11A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E321F">
              <w:t xml:space="preserve">release </w:t>
            </w:r>
            <w:r w:rsidR="00115E6B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477C523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115E6B">
              <w:t>OFF2</w:t>
            </w:r>
            <w:r w:rsidR="004475D5">
              <w:t>04</w:t>
            </w:r>
          </w:p>
        </w:tc>
        <w:tc>
          <w:tcPr>
            <w:tcW w:w="6327" w:type="dxa"/>
          </w:tcPr>
          <w:p w14:paraId="3AE55F2B" w14:textId="2E511A67" w:rsidR="00357C5E" w:rsidRDefault="00115E6B" w:rsidP="00357C5E">
            <w:pPr>
              <w:pStyle w:val="SIComponentTitle"/>
            </w:pPr>
            <w:r>
              <w:t>Free</w:t>
            </w:r>
            <w:r w:rsidR="00CF78ED" w:rsidRPr="00CF78ED">
              <w:t xml:space="preserve"> flares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60132A2" w14:textId="6A90672B" w:rsidR="001F1CA3" w:rsidRDefault="001F1CA3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F1CA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115E6B">
              <w:rPr>
                <w:rStyle w:val="SITempText-Green"/>
                <w:color w:val="000000" w:themeColor="text1"/>
                <w:sz w:val="20"/>
              </w:rPr>
              <w:t>free</w:t>
            </w:r>
            <w:r w:rsidRPr="001F1CA3">
              <w:rPr>
                <w:rStyle w:val="SITempText-Green"/>
                <w:color w:val="000000" w:themeColor="text1"/>
                <w:sz w:val="20"/>
              </w:rPr>
              <w:t xml:space="preserve"> flares 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from their attachments in </w:t>
            </w:r>
            <w:r w:rsidRPr="001F1CA3">
              <w:rPr>
                <w:rStyle w:val="SITempText-Green"/>
                <w:color w:val="000000" w:themeColor="text1"/>
                <w:sz w:val="20"/>
              </w:rPr>
              <w:t>pig carcases.</w:t>
            </w:r>
          </w:p>
          <w:p w14:paraId="6D7A2ACB" w14:textId="5A4BE273" w:rsidR="00115E6B" w:rsidRDefault="00115E6B" w:rsidP="001F1CA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A74DA3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2AAD77B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115E6B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697E2F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6E3A7A3" w:rsidR="00D04482" w:rsidRDefault="00D0448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15E6B">
        <w:trPr>
          <w:trHeight w:val="430"/>
        </w:trPr>
        <w:tc>
          <w:tcPr>
            <w:tcW w:w="2689" w:type="dxa"/>
          </w:tcPr>
          <w:p w14:paraId="200766C1" w14:textId="393F7FAF" w:rsidR="00715042" w:rsidRPr="00715042" w:rsidRDefault="00D9385D" w:rsidP="00115E6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C3B3B02" w:rsidR="0018209D" w:rsidRPr="007A5DD5" w:rsidRDefault="00D04482" w:rsidP="00D9385D">
            <w:pPr>
              <w:pStyle w:val="SIText"/>
            </w:pPr>
            <w:r w:rsidRPr="009C56B8">
              <w:rPr>
                <w:rStyle w:val="SITempText-Green"/>
                <w:color w:val="auto"/>
                <w:sz w:val="20"/>
                <w:szCs w:val="20"/>
              </w:rPr>
              <w:t>N</w:t>
            </w:r>
            <w:r w:rsidRPr="001E6F4A">
              <w:rPr>
                <w:rStyle w:val="SITempText-Green"/>
                <w:color w:val="auto"/>
                <w:sz w:val="20"/>
                <w:szCs w:val="20"/>
              </w:rPr>
              <w:t>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0E122C3" w:rsidR="00BE46B2" w:rsidRDefault="00115E6B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5E6B" w14:paraId="25B19777" w14:textId="77777777" w:rsidTr="00695A8B">
        <w:tc>
          <w:tcPr>
            <w:tcW w:w="2689" w:type="dxa"/>
          </w:tcPr>
          <w:p w14:paraId="393E28A6" w14:textId="77777777" w:rsidR="00115E6B" w:rsidRDefault="00115E6B" w:rsidP="00695A8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0AA43A5" w14:textId="06F60F60" w:rsidR="00115E6B" w:rsidRDefault="00115E6B" w:rsidP="00695A8B">
            <w:pPr>
              <w:pStyle w:val="SIText"/>
            </w:pPr>
            <w:r>
              <w:t>1.1 Identify work instruction for freeing flares</w:t>
            </w:r>
          </w:p>
          <w:p w14:paraId="5E7312BD" w14:textId="5925754F" w:rsidR="00115E6B" w:rsidRDefault="00115E6B" w:rsidP="00695A8B">
            <w:pPr>
              <w:pStyle w:val="SIText"/>
            </w:pPr>
            <w:r>
              <w:t>1.</w:t>
            </w:r>
            <w:r w:rsidR="00A75336">
              <w:t>2</w:t>
            </w:r>
            <w:r>
              <w:t xml:space="preserve"> Identify workplace health and safety requirements for task, including personal protective equipment</w:t>
            </w:r>
          </w:p>
          <w:p w14:paraId="7FA2B260" w14:textId="3C3360FD" w:rsidR="00115E6B" w:rsidRDefault="00115E6B" w:rsidP="00695A8B">
            <w:pPr>
              <w:pStyle w:val="SIText"/>
            </w:pPr>
            <w:r>
              <w:t>1.</w:t>
            </w:r>
            <w:r w:rsidR="00A75336">
              <w:t>3</w:t>
            </w:r>
            <w:r>
              <w:t xml:space="preserve"> Identify types and sources of contamination to flares</w:t>
            </w:r>
          </w:p>
          <w:p w14:paraId="1FA20549" w14:textId="7DBDBB99" w:rsidR="00115E6B" w:rsidRDefault="00115E6B" w:rsidP="00695A8B">
            <w:pPr>
              <w:pStyle w:val="SIText"/>
            </w:pPr>
            <w:r>
              <w:t>1.</w:t>
            </w:r>
            <w:r w:rsidR="00A75336">
              <w:t>4</w:t>
            </w:r>
            <w:r>
              <w:t xml:space="preserve"> Identify hygiene and </w:t>
            </w:r>
            <w:r w:rsidR="001C016C">
              <w:t>sanitation</w:t>
            </w:r>
            <w:r>
              <w:t xml:space="preserve"> and quality assurance requirements for freeing flares</w:t>
            </w:r>
          </w:p>
        </w:tc>
      </w:tr>
      <w:tr w:rsidR="001F1CA3" w14:paraId="1915290A" w14:textId="77777777" w:rsidTr="000F31BE">
        <w:tc>
          <w:tcPr>
            <w:tcW w:w="2689" w:type="dxa"/>
          </w:tcPr>
          <w:p w14:paraId="4CA92DE3" w14:textId="63949628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 </w:t>
            </w:r>
            <w:r>
              <w:t>Cut out</w:t>
            </w:r>
            <w:r w:rsidR="001F1CA3">
              <w:t xml:space="preserve"> flares</w:t>
            </w:r>
          </w:p>
        </w:tc>
        <w:tc>
          <w:tcPr>
            <w:tcW w:w="6327" w:type="dxa"/>
          </w:tcPr>
          <w:p w14:paraId="3CA1E593" w14:textId="3D30BEFF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.1 </w:t>
            </w:r>
            <w:r>
              <w:t>Free</w:t>
            </w:r>
            <w:r w:rsidR="001F1CA3">
              <w:t xml:space="preserve"> flares according to workplace and health and safety </w:t>
            </w:r>
            <w:r>
              <w:t>procedures</w:t>
            </w:r>
          </w:p>
          <w:p w14:paraId="29F1026F" w14:textId="1A66CF83" w:rsidR="001F1CA3" w:rsidRDefault="00115E6B" w:rsidP="00115E6B">
            <w:pPr>
              <w:pStyle w:val="SIText"/>
            </w:pPr>
            <w:r>
              <w:t>2</w:t>
            </w:r>
            <w:r w:rsidR="001F1CA3">
              <w:t xml:space="preserve">.2 Identify and manage defects in flares </w:t>
            </w:r>
            <w:r>
              <w:t>following</w:t>
            </w:r>
            <w:r w:rsidR="001F1CA3">
              <w:t xml:space="preserve"> workplace requirements</w:t>
            </w:r>
          </w:p>
          <w:p w14:paraId="11523057" w14:textId="1EEDBAF8" w:rsidR="001F1CA3" w:rsidRDefault="00115E6B" w:rsidP="00115E6B">
            <w:pPr>
              <w:pStyle w:val="SIText"/>
            </w:pPr>
            <w:r>
              <w:t>2</w:t>
            </w:r>
            <w:r w:rsidR="001F1CA3">
              <w:t>.</w:t>
            </w:r>
            <w:r w:rsidR="00D04482">
              <w:t xml:space="preserve">3 </w:t>
            </w:r>
            <w:r w:rsidR="001F1CA3">
              <w:t xml:space="preserve">Handle and dispose of flares </w:t>
            </w:r>
            <w:r>
              <w:t>following</w:t>
            </w:r>
            <w:r w:rsidR="001F1CA3">
              <w:t xml:space="preserve"> workplace requirements</w:t>
            </w:r>
          </w:p>
        </w:tc>
      </w:tr>
    </w:tbl>
    <w:p w14:paraId="313894BE" w14:textId="77777777" w:rsidR="00EC6831" w:rsidRDefault="00EC6831" w:rsidP="00EC6831">
      <w:pPr>
        <w:rPr>
          <w:ins w:id="0" w:author="Jenni Oldfield" w:date="2025-11-12T14:45:00Z" w16du:dateUtc="2025-11-12T03:4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6831" w:rsidRPr="00C32CE5" w:rsidDel="00676F32" w14:paraId="33F615DD" w14:textId="71061991" w:rsidTr="0020652E">
        <w:trPr>
          <w:ins w:id="1" w:author="Jenni Oldfield" w:date="2025-11-12T14:45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F051A" w14:textId="2BFBA20B" w:rsidR="00EC6831" w:rsidRPr="00C32CE5" w:rsidDel="00676F32" w:rsidRDefault="00EC6831" w:rsidP="0020652E">
            <w:pPr>
              <w:spacing w:after="160" w:line="259" w:lineRule="auto"/>
              <w:rPr>
                <w:ins w:id="2" w:author="Jenni Oldfield" w:date="2025-11-12T14:45:00Z" w16du:dateUtc="2025-11-12T03:45:00Z"/>
                <w:moveFrom w:id="3" w:author="Lucinda O'Brien" w:date="2025-11-13T10:30:00Z" w16du:dateUtc="2025-11-12T23:30:00Z"/>
                <w:b/>
              </w:rPr>
            </w:pPr>
            <w:moveFromRangeStart w:id="4" w:author="Lucinda O'Brien" w:date="2025-11-13T10:30:00Z" w:name="move213922260"/>
            <w:moveFrom w:id="5" w:author="Lucinda O'Brien" w:date="2025-11-13T10:30:00Z" w16du:dateUtc="2025-11-12T23:30:00Z">
              <w:ins w:id="6" w:author="Jenni Oldfield" w:date="2025-11-12T14:45:00Z" w16du:dateUtc="2025-11-12T03:45:00Z">
                <w:r w:rsidRPr="00C32CE5" w:rsidDel="00676F32">
                  <w:rPr>
                    <w:b/>
                  </w:rPr>
                  <w:t xml:space="preserve">Range </w:t>
                </w:r>
                <w:r w:rsidDel="00676F32">
                  <w:rPr>
                    <w:b/>
                  </w:rPr>
                  <w:t>o</w:t>
                </w:r>
                <w:r w:rsidRPr="00C32CE5" w:rsidDel="00676F32">
                  <w:rPr>
                    <w:b/>
                  </w:rPr>
                  <w:t>f Conditions</w:t>
                </w:r>
              </w:ins>
            </w:moveFrom>
          </w:p>
          <w:p w14:paraId="6F63AC9B" w14:textId="59660BBF" w:rsidR="00EC6831" w:rsidRPr="002D6693" w:rsidDel="00676F32" w:rsidRDefault="00EC6831" w:rsidP="0020652E">
            <w:pPr>
              <w:pStyle w:val="SIText-Italics"/>
              <w:rPr>
                <w:ins w:id="7" w:author="Jenni Oldfield" w:date="2025-11-12T14:45:00Z" w16du:dateUtc="2025-11-12T03:45:00Z"/>
                <w:moveFrom w:id="8" w:author="Lucinda O'Brien" w:date="2025-11-13T10:30:00Z" w16du:dateUtc="2025-11-12T23:30:00Z"/>
              </w:rPr>
            </w:pPr>
            <w:moveFrom w:id="9" w:author="Lucinda O'Brien" w:date="2025-11-13T10:30:00Z" w16du:dateUtc="2025-11-12T23:30:00Z">
              <w:ins w:id="10" w:author="Jenni Oldfield" w:date="2025-11-12T14:45:00Z" w16du:dateUtc="2025-11-12T03:45:00Z">
                <w:r w:rsidRPr="002D6693" w:rsidDel="00676F32">
                  <w:t xml:space="preserve">This section specifies different work environments and conditions </w:t>
                </w:r>
                <w:r w:rsidDel="00676F32">
                  <w:t>in which the task may be performed</w:t>
                </w:r>
                <w:r w:rsidRPr="002D6693" w:rsidDel="00676F32">
                  <w:t xml:space="preserve">. </w:t>
                </w:r>
              </w:ins>
            </w:moveFrom>
          </w:p>
          <w:p w14:paraId="5DE1A14E" w14:textId="5A14F4F4" w:rsidR="00EC6831" w:rsidRPr="00C32CE5" w:rsidDel="00676F32" w:rsidRDefault="00EC6831" w:rsidP="0020652E">
            <w:pPr>
              <w:pStyle w:val="SIText-Italics"/>
              <w:rPr>
                <w:ins w:id="11" w:author="Jenni Oldfield" w:date="2025-11-12T14:45:00Z" w16du:dateUtc="2025-11-12T03:45:00Z"/>
                <w:moveFrom w:id="12" w:author="Lucinda O'Brien" w:date="2025-11-13T10:30:00Z" w16du:dateUtc="2025-11-12T23:30:00Z"/>
              </w:rPr>
            </w:pPr>
            <w:moveFrom w:id="13" w:author="Lucinda O'Brien" w:date="2025-11-13T10:30:00Z" w16du:dateUtc="2025-11-12T23:30:00Z">
              <w:ins w:id="14" w:author="Jenni Oldfield" w:date="2025-11-12T14:45:00Z" w16du:dateUtc="2025-11-12T03:45:00Z">
                <w:r w:rsidRPr="002D6693" w:rsidDel="00676F32">
                  <w:t xml:space="preserve">This unit must be delivered in one of the following </w:t>
                </w:r>
                <w:r w:rsidDel="00676F32">
                  <w:t>registered meat processing wor</w:t>
                </w:r>
                <w:r w:rsidRPr="002D6693" w:rsidDel="00676F32">
                  <w:t>k environments.</w:t>
                </w:r>
              </w:ins>
            </w:moveFrom>
          </w:p>
        </w:tc>
      </w:tr>
      <w:tr w:rsidR="00EC6831" w:rsidRPr="00C32CE5" w:rsidDel="00676F32" w14:paraId="505840D6" w14:textId="22B4CD5D" w:rsidTr="0020652E">
        <w:trPr>
          <w:ins w:id="15" w:author="Jenni Oldfield" w:date="2025-11-12T14:4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81AD" w14:textId="01C0F26C" w:rsidR="00EC6831" w:rsidRPr="00C32CE5" w:rsidDel="00676F32" w:rsidRDefault="00EC6831" w:rsidP="0020652E">
            <w:pPr>
              <w:pStyle w:val="SIText"/>
              <w:rPr>
                <w:ins w:id="16" w:author="Jenni Oldfield" w:date="2025-11-12T14:45:00Z" w16du:dateUtc="2025-11-12T03:45:00Z"/>
                <w:moveFrom w:id="17" w:author="Lucinda O'Brien" w:date="2025-11-13T10:30:00Z" w16du:dateUtc="2025-11-12T23:30:00Z"/>
              </w:rPr>
            </w:pPr>
            <w:moveFrom w:id="18" w:author="Lucinda O'Brien" w:date="2025-11-13T10:30:00Z" w16du:dateUtc="2025-11-12T23:30:00Z">
              <w:ins w:id="19" w:author="Jenni Oldfield" w:date="2025-11-12T14:45:00Z" w16du:dateUtc="2025-11-12T03:45:00Z">
                <w:r w:rsidRPr="00C32CE5" w:rsidDel="00676F32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7AC6" w14:textId="1C82F483" w:rsidR="00EC6831" w:rsidRPr="00C32CE5" w:rsidDel="00676F32" w:rsidRDefault="00EC6831" w:rsidP="0020652E">
            <w:pPr>
              <w:pStyle w:val="SIBulletList1"/>
              <w:rPr>
                <w:ins w:id="20" w:author="Jenni Oldfield" w:date="2025-11-12T14:45:00Z" w16du:dateUtc="2025-11-12T03:45:00Z"/>
                <w:moveFrom w:id="21" w:author="Lucinda O'Brien" w:date="2025-11-13T10:30:00Z" w16du:dateUtc="2025-11-12T23:30:00Z"/>
              </w:rPr>
            </w:pPr>
            <w:moveFrom w:id="22" w:author="Lucinda O'Brien" w:date="2025-11-13T10:30:00Z" w16du:dateUtc="2025-11-12T23:30:00Z">
              <w:ins w:id="23" w:author="Jenni Oldfield" w:date="2025-11-12T14:45:00Z" w16du:dateUtc="2025-11-12T03:45:00Z">
                <w:r w:rsidRPr="00C32CE5" w:rsidDel="00676F32">
                  <w:t xml:space="preserve">operating fewer than four days a week with a small throughput for one or more, small or large, species, or </w:t>
                </w:r>
              </w:ins>
            </w:moveFrom>
          </w:p>
          <w:p w14:paraId="1C1AEF3A" w14:textId="63C8A026" w:rsidR="00EC6831" w:rsidRPr="00C32CE5" w:rsidDel="00676F32" w:rsidRDefault="00EC6831" w:rsidP="0020652E">
            <w:pPr>
              <w:pStyle w:val="SIBulletList1"/>
              <w:rPr>
                <w:ins w:id="24" w:author="Jenni Oldfield" w:date="2025-11-12T14:45:00Z" w16du:dateUtc="2025-11-12T03:45:00Z"/>
                <w:moveFrom w:id="25" w:author="Lucinda O'Brien" w:date="2025-11-13T10:30:00Z" w16du:dateUtc="2025-11-12T23:30:00Z"/>
                <w:i/>
              </w:rPr>
            </w:pPr>
            <w:moveFrom w:id="26" w:author="Lucinda O'Brien" w:date="2025-11-13T10:30:00Z" w16du:dateUtc="2025-11-12T23:30:00Z">
              <w:ins w:id="27" w:author="Jenni Oldfield" w:date="2025-11-12T14:45:00Z" w16du:dateUtc="2025-11-12T03:45:00Z">
                <w:r w:rsidRPr="00C32CE5" w:rsidDel="00676F32">
                  <w:t>employing fewer than four workers on the processing floor</w:t>
                </w:r>
              </w:ins>
            </w:moveFrom>
          </w:p>
        </w:tc>
      </w:tr>
      <w:tr w:rsidR="00EC6831" w:rsidRPr="00C32CE5" w:rsidDel="00676F32" w14:paraId="441B4DC0" w14:textId="24C8246A" w:rsidTr="0020652E">
        <w:trPr>
          <w:ins w:id="28" w:author="Jenni Oldfield" w:date="2025-11-12T14:4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377E" w14:textId="1949453A" w:rsidR="00EC6831" w:rsidRPr="00C32CE5" w:rsidDel="00676F32" w:rsidRDefault="00EC6831" w:rsidP="0020652E">
            <w:pPr>
              <w:pStyle w:val="SIText"/>
              <w:rPr>
                <w:ins w:id="29" w:author="Jenni Oldfield" w:date="2025-11-12T14:45:00Z" w16du:dateUtc="2025-11-12T03:45:00Z"/>
                <w:moveFrom w:id="30" w:author="Lucinda O'Brien" w:date="2025-11-13T10:30:00Z" w16du:dateUtc="2025-11-12T23:30:00Z"/>
              </w:rPr>
            </w:pPr>
            <w:moveFrom w:id="31" w:author="Lucinda O'Brien" w:date="2025-11-13T10:30:00Z" w16du:dateUtc="2025-11-12T23:30:00Z">
              <w:ins w:id="32" w:author="Jenni Oldfield" w:date="2025-11-12T14:45:00Z" w16du:dateUtc="2025-11-12T03:45:00Z">
                <w:r w:rsidRPr="00C32CE5" w:rsidDel="00676F32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9D03D" w14:textId="0CBE6775" w:rsidR="00EC6831" w:rsidRPr="00C32CE5" w:rsidDel="00676F32" w:rsidRDefault="00EC6831" w:rsidP="0020652E">
            <w:pPr>
              <w:pStyle w:val="SIBulletList1"/>
              <w:rPr>
                <w:ins w:id="33" w:author="Jenni Oldfield" w:date="2025-11-12T14:45:00Z" w16du:dateUtc="2025-11-12T03:45:00Z"/>
                <w:moveFrom w:id="34" w:author="Lucinda O'Brien" w:date="2025-11-13T10:30:00Z" w16du:dateUtc="2025-11-12T23:30:00Z"/>
              </w:rPr>
            </w:pPr>
            <w:moveFrom w:id="35" w:author="Lucinda O'Brien" w:date="2025-11-13T10:30:00Z" w16du:dateUtc="2025-11-12T23:30:00Z">
              <w:ins w:id="36" w:author="Jenni Oldfield" w:date="2025-11-12T14:45:00Z" w16du:dateUtc="2025-11-12T03:45:00Z">
                <w:r w:rsidRPr="00C32CE5" w:rsidDel="00676F32">
                  <w:t xml:space="preserve">operating more than four days a week with a throughput for one or more, small or large, species, or </w:t>
                </w:r>
              </w:ins>
            </w:moveFrom>
          </w:p>
          <w:p w14:paraId="44A68A7A" w14:textId="5E20A0DD" w:rsidR="00EC6831" w:rsidRPr="00C32CE5" w:rsidDel="00676F32" w:rsidRDefault="00EC6831" w:rsidP="0020652E">
            <w:pPr>
              <w:pStyle w:val="SIBulletList1"/>
              <w:rPr>
                <w:ins w:id="37" w:author="Jenni Oldfield" w:date="2025-11-12T14:45:00Z" w16du:dateUtc="2025-11-12T03:45:00Z"/>
                <w:moveFrom w:id="38" w:author="Lucinda O'Brien" w:date="2025-11-13T10:30:00Z" w16du:dateUtc="2025-11-12T23:30:00Z"/>
              </w:rPr>
            </w:pPr>
            <w:moveFrom w:id="39" w:author="Lucinda O'Brien" w:date="2025-11-13T10:30:00Z" w16du:dateUtc="2025-11-12T23:30:00Z">
              <w:ins w:id="40" w:author="Jenni Oldfield" w:date="2025-11-12T14:45:00Z" w16du:dateUtc="2025-11-12T03:45:00Z">
                <w:r w:rsidRPr="00C32CE5" w:rsidDel="00676F32">
                  <w:t>employing more than four workers on the processing floor</w:t>
                </w:r>
              </w:ins>
            </w:moveFrom>
          </w:p>
        </w:tc>
      </w:tr>
      <w:moveFromRangeEnd w:id="4"/>
    </w:tbl>
    <w:p w14:paraId="47475AE5" w14:textId="77777777" w:rsidR="00EC6831" w:rsidRDefault="00EC683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15E6B" w14:paraId="09B26D8C" w14:textId="77777777" w:rsidTr="000F31BE">
        <w:tc>
          <w:tcPr>
            <w:tcW w:w="2689" w:type="dxa"/>
          </w:tcPr>
          <w:p w14:paraId="1FBD352F" w14:textId="5B95C43B" w:rsidR="00115E6B" w:rsidRPr="00042300" w:rsidRDefault="00115E6B" w:rsidP="00115E6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2914B28" w:rsidR="00115E6B" w:rsidRPr="00042300" w:rsidRDefault="00115E6B" w:rsidP="00115E6B">
            <w:pPr>
              <w:pStyle w:val="SIBulletList1"/>
            </w:pPr>
            <w:r>
              <w:t>Interpret key elements of work instructions and specifications</w:t>
            </w:r>
          </w:p>
        </w:tc>
      </w:tr>
      <w:tr w:rsidR="00115E6B" w14:paraId="44C5474C" w14:textId="77777777" w:rsidTr="000F31BE">
        <w:tc>
          <w:tcPr>
            <w:tcW w:w="2689" w:type="dxa"/>
          </w:tcPr>
          <w:p w14:paraId="577F0A9B" w14:textId="62414C50" w:rsidR="00115E6B" w:rsidRPr="00042300" w:rsidRDefault="00115E6B" w:rsidP="00115E6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19881A" w14:textId="77777777" w:rsidR="00115E6B" w:rsidRDefault="00115E6B" w:rsidP="00115E6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48754FE" w:rsidR="00115E6B" w:rsidRPr="00042300" w:rsidRDefault="00115E6B" w:rsidP="00115E6B">
            <w:pPr>
              <w:pStyle w:val="SIBulletList1"/>
            </w:pPr>
            <w:r>
              <w:t>Ask questions to clarify information</w:t>
            </w:r>
          </w:p>
        </w:tc>
      </w:tr>
      <w:tr w:rsidR="00115E6B" w14:paraId="5BE158CD" w14:textId="77777777" w:rsidTr="000F31BE">
        <w:tc>
          <w:tcPr>
            <w:tcW w:w="2689" w:type="dxa"/>
          </w:tcPr>
          <w:p w14:paraId="35FEBD5B" w14:textId="46D45E61" w:rsidR="00115E6B" w:rsidRPr="00042300" w:rsidRDefault="00115E6B" w:rsidP="00115E6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C357B5D" w:rsidR="00115E6B" w:rsidRPr="00042300" w:rsidRDefault="00115E6B" w:rsidP="00115E6B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30:00Z" w16du:dateUtc="2025-11-12T23:30:00Z"/>
        </w:rPr>
      </w:pPr>
    </w:p>
    <w:tbl>
      <w:tblPr>
        <w:tblStyle w:val="TableGrid"/>
        <w:tblpPr w:leftFromText="180" w:rightFromText="180" w:vertAnchor="text" w:horzAnchor="margin" w:tblpY="4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76F32" w:rsidRPr="00C32CE5" w14:paraId="7C6ED956" w14:textId="77777777" w:rsidTr="00676F32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C017" w14:textId="77777777" w:rsidR="00676F32" w:rsidRPr="00C32CE5" w:rsidRDefault="00676F32" w:rsidP="00676F32">
            <w:pPr>
              <w:spacing w:after="160" w:line="259" w:lineRule="auto"/>
              <w:rPr>
                <w:moveTo w:id="42" w:author="Lucinda O'Brien" w:date="2025-11-13T10:30:00Z" w16du:dateUtc="2025-11-12T23:30:00Z"/>
                <w:b/>
              </w:rPr>
            </w:pPr>
            <w:moveToRangeStart w:id="43" w:author="Lucinda O'Brien" w:date="2025-11-13T10:30:00Z" w:name="move213922260"/>
            <w:moveTo w:id="44" w:author="Lucinda O'Brien" w:date="2025-11-13T10:30:00Z" w16du:dateUtc="2025-11-12T23:30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5BAF412" w14:textId="77777777" w:rsidR="00676F32" w:rsidRPr="002D6693" w:rsidRDefault="00676F32" w:rsidP="00676F32">
            <w:pPr>
              <w:pStyle w:val="SIText-Italics"/>
              <w:rPr>
                <w:moveTo w:id="45" w:author="Lucinda O'Brien" w:date="2025-11-13T10:30:00Z" w16du:dateUtc="2025-11-12T23:30:00Z"/>
              </w:rPr>
            </w:pPr>
            <w:moveTo w:id="46" w:author="Lucinda O'Brien" w:date="2025-11-13T10:30:00Z" w16du:dateUtc="2025-11-12T23:30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032157A" w14:textId="77777777" w:rsidR="00676F32" w:rsidRPr="00C32CE5" w:rsidRDefault="00676F32" w:rsidP="00676F32">
            <w:pPr>
              <w:pStyle w:val="SIText-Italics"/>
              <w:rPr>
                <w:moveTo w:id="47" w:author="Lucinda O'Brien" w:date="2025-11-13T10:30:00Z" w16du:dateUtc="2025-11-12T23:30:00Z"/>
              </w:rPr>
            </w:pPr>
            <w:moveTo w:id="48" w:author="Lucinda O'Brien" w:date="2025-11-13T10:30:00Z" w16du:dateUtc="2025-11-12T23:30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676F32" w:rsidRPr="00C32CE5" w14:paraId="1F6CFB2D" w14:textId="77777777" w:rsidTr="00676F3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A749" w14:textId="77777777" w:rsidR="00676F32" w:rsidRPr="00C32CE5" w:rsidRDefault="00676F32" w:rsidP="00676F32">
            <w:pPr>
              <w:pStyle w:val="SIText"/>
              <w:rPr>
                <w:moveTo w:id="49" w:author="Lucinda O'Brien" w:date="2025-11-13T10:30:00Z" w16du:dateUtc="2025-11-12T23:30:00Z"/>
              </w:rPr>
            </w:pPr>
            <w:moveTo w:id="50" w:author="Lucinda O'Brien" w:date="2025-11-13T10:30:00Z" w16du:dateUtc="2025-11-12T23:30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27CDA" w14:textId="77777777" w:rsidR="00676F32" w:rsidRPr="00C32CE5" w:rsidRDefault="00676F32" w:rsidP="00676F32">
            <w:pPr>
              <w:pStyle w:val="SIBulletList1"/>
              <w:rPr>
                <w:moveTo w:id="51" w:author="Lucinda O'Brien" w:date="2025-11-13T10:30:00Z" w16du:dateUtc="2025-11-12T23:30:00Z"/>
              </w:rPr>
            </w:pPr>
            <w:moveTo w:id="52" w:author="Lucinda O'Brien" w:date="2025-11-13T10:30:00Z" w16du:dateUtc="2025-11-12T23:30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3DC8F29" w14:textId="77777777" w:rsidR="00676F32" w:rsidRPr="00C32CE5" w:rsidRDefault="00676F32" w:rsidP="00676F32">
            <w:pPr>
              <w:pStyle w:val="SIBulletList1"/>
              <w:rPr>
                <w:moveTo w:id="53" w:author="Lucinda O'Brien" w:date="2025-11-13T10:30:00Z" w16du:dateUtc="2025-11-12T23:30:00Z"/>
                <w:i/>
              </w:rPr>
            </w:pPr>
            <w:moveTo w:id="54" w:author="Lucinda O'Brien" w:date="2025-11-13T10:30:00Z" w16du:dateUtc="2025-11-12T23:30:00Z">
              <w:r w:rsidRPr="00C32CE5">
                <w:t>employing fewer than four workers on the processing floor</w:t>
              </w:r>
            </w:moveTo>
          </w:p>
        </w:tc>
      </w:tr>
      <w:tr w:rsidR="00676F32" w:rsidRPr="00C32CE5" w14:paraId="16324DAE" w14:textId="77777777" w:rsidTr="00676F3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BAAD" w14:textId="77777777" w:rsidR="00676F32" w:rsidRPr="00C32CE5" w:rsidRDefault="00676F32" w:rsidP="00676F32">
            <w:pPr>
              <w:pStyle w:val="SIText"/>
              <w:rPr>
                <w:moveTo w:id="55" w:author="Lucinda O'Brien" w:date="2025-11-13T10:30:00Z" w16du:dateUtc="2025-11-12T23:30:00Z"/>
              </w:rPr>
            </w:pPr>
            <w:moveTo w:id="56" w:author="Lucinda O'Brien" w:date="2025-11-13T10:30:00Z" w16du:dateUtc="2025-11-12T23:30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243B5" w14:textId="77777777" w:rsidR="00676F32" w:rsidRPr="00C32CE5" w:rsidRDefault="00676F32" w:rsidP="00676F32">
            <w:pPr>
              <w:pStyle w:val="SIBulletList1"/>
              <w:rPr>
                <w:moveTo w:id="57" w:author="Lucinda O'Brien" w:date="2025-11-13T10:30:00Z" w16du:dateUtc="2025-11-12T23:30:00Z"/>
              </w:rPr>
            </w:pPr>
            <w:moveTo w:id="58" w:author="Lucinda O'Brien" w:date="2025-11-13T10:30:00Z" w16du:dateUtc="2025-11-12T23:30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DAC4DD2" w14:textId="77777777" w:rsidR="00676F32" w:rsidRPr="00C32CE5" w:rsidRDefault="00676F32" w:rsidP="00676F32">
            <w:pPr>
              <w:pStyle w:val="SIBulletList1"/>
              <w:rPr>
                <w:moveTo w:id="59" w:author="Lucinda O'Brien" w:date="2025-11-13T10:30:00Z" w16du:dateUtc="2025-11-12T23:30:00Z"/>
              </w:rPr>
            </w:pPr>
            <w:moveTo w:id="60" w:author="Lucinda O'Brien" w:date="2025-11-13T10:30:00Z" w16du:dateUtc="2025-11-12T23:30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304B1E60" w14:textId="77777777" w:rsidR="00676F32" w:rsidRDefault="00676F3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1D28657" w:rsidR="002B6FFD" w:rsidRDefault="001F1CA3" w:rsidP="00B93720">
            <w:pPr>
              <w:pStyle w:val="SIText"/>
            </w:pPr>
            <w:r w:rsidRPr="001F1CA3">
              <w:t>AMP</w:t>
            </w:r>
            <w:r w:rsidR="00115E6B">
              <w:t>OFF2</w:t>
            </w:r>
            <w:r w:rsidR="00507183">
              <w:t>0</w:t>
            </w:r>
            <w:r w:rsidR="004475D5">
              <w:t>4</w:t>
            </w:r>
            <w:r w:rsidR="00115E6B">
              <w:t xml:space="preserve"> Free</w:t>
            </w:r>
            <w:r w:rsidRPr="001F1CA3">
              <w:t xml:space="preserve"> flares</w:t>
            </w:r>
          </w:p>
        </w:tc>
        <w:tc>
          <w:tcPr>
            <w:tcW w:w="2254" w:type="dxa"/>
          </w:tcPr>
          <w:p w14:paraId="30E795CC" w14:textId="451C6CD2" w:rsidR="002B6FFD" w:rsidRDefault="00115E6B" w:rsidP="009B4DCE">
            <w:pPr>
              <w:pStyle w:val="SIText"/>
            </w:pPr>
            <w:r w:rsidRPr="001F1CA3">
              <w:t>AMPA2126 Remove flares</w:t>
            </w:r>
          </w:p>
        </w:tc>
        <w:tc>
          <w:tcPr>
            <w:tcW w:w="2254" w:type="dxa"/>
          </w:tcPr>
          <w:p w14:paraId="3E3FE909" w14:textId="04BD2096" w:rsidR="00115E6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A70CA6F" w14:textId="74DD0641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07F371E" w14:textId="0E5623D8" w:rsidR="00A75336" w:rsidRDefault="00A75336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89ABBEC" w14:textId="212A8D3E" w:rsidR="00A75336" w:rsidRPr="00695A8B" w:rsidRDefault="00A75336" w:rsidP="009B4DCE">
            <w:pPr>
              <w:pStyle w:val="SIText"/>
            </w:pPr>
            <w:r>
              <w:t xml:space="preserve">Pre-requisite </w:t>
            </w:r>
            <w:r w:rsidR="00D04482">
              <w:t>removed</w:t>
            </w:r>
          </w:p>
          <w:p w14:paraId="34DBDF27" w14:textId="77777777" w:rsidR="00115E6B" w:rsidRDefault="00115E6B" w:rsidP="009B4DCE">
            <w:pPr>
              <w:pStyle w:val="SIText"/>
              <w:rPr>
                <w:ins w:id="61" w:author="Jenni Oldfield" w:date="2025-11-12T14:45:00Z" w16du:dateUtc="2025-11-12T03:45:00Z"/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776F36B" w14:textId="7F13F74D" w:rsidR="00DB76ED" w:rsidRPr="00E1332B" w:rsidDel="00676F32" w:rsidRDefault="00DB76ED" w:rsidP="009B4DCE">
            <w:pPr>
              <w:pStyle w:val="SIText"/>
              <w:rPr>
                <w:del w:id="62" w:author="Lucinda O'Brien" w:date="2025-11-13T10:30:00Z" w16du:dateUtc="2025-11-12T23:30:00Z"/>
                <w:rStyle w:val="SITempText-Green"/>
                <w:color w:val="000000" w:themeColor="text1"/>
                <w:sz w:val="20"/>
              </w:rPr>
            </w:pPr>
            <w:ins w:id="63" w:author="Jenni Oldfield" w:date="2025-11-12T14:45:00Z" w16du:dateUtc="2025-11-12T03:45:00Z">
              <w:del w:id="64" w:author="Lucinda O'Brien" w:date="2025-11-13T10:30:00Z" w16du:dateUtc="2025-11-12T23:30:00Z">
                <w:r w:rsidDel="00676F32">
                  <w:rPr>
                    <w:rStyle w:val="SITempText-Green"/>
                    <w:color w:val="000000" w:themeColor="text1"/>
                    <w:sz w:val="20"/>
                  </w:rPr>
                  <w:delText>Range o</w:delText>
                </w:r>
              </w:del>
            </w:ins>
            <w:ins w:id="65" w:author="Jenni Oldfield" w:date="2025-11-12T14:46:00Z" w16du:dateUtc="2025-11-12T03:46:00Z">
              <w:del w:id="66" w:author="Lucinda O'Brien" w:date="2025-11-13T10:30:00Z" w16du:dateUtc="2025-11-12T23:30:00Z">
                <w:r w:rsidDel="00676F32">
                  <w:rPr>
                    <w:rStyle w:val="SITempText-Green"/>
                    <w:color w:val="000000" w:themeColor="text1"/>
                    <w:sz w:val="20"/>
                  </w:rPr>
                  <w:delText>f Conditions added</w:delText>
                </w:r>
              </w:del>
            </w:ins>
          </w:p>
          <w:p w14:paraId="720CAFAF" w14:textId="77777777" w:rsidR="00115E6B" w:rsidRPr="00E1332B" w:rsidRDefault="00115E6B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F54E309" w14:textId="77777777" w:rsidR="00676F32" w:rsidRPr="00E1332B" w:rsidRDefault="00676F32" w:rsidP="00676F32">
            <w:pPr>
              <w:pStyle w:val="SIText"/>
              <w:rPr>
                <w:ins w:id="67" w:author="Lucinda O'Brien" w:date="2025-11-13T10:30:00Z" w16du:dateUtc="2025-11-12T23:30:00Z"/>
                <w:rStyle w:val="SITempText-Green"/>
                <w:color w:val="000000" w:themeColor="text1"/>
                <w:sz w:val="20"/>
              </w:rPr>
            </w:pPr>
            <w:ins w:id="68" w:author="Lucinda O'Brien" w:date="2025-11-13T10:30:00Z" w16du:dateUtc="2025-11-12T23:30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E637DC5" w14:textId="747C99A7" w:rsidR="002B6FFD" w:rsidRDefault="001A5F92" w:rsidP="009B4D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5F92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4457A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9137D29" w:rsidR="009B4DCE" w:rsidRPr="009B4DCE" w:rsidRDefault="009B4DCE" w:rsidP="009B4DCE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879527F" w:rsidR="002B6FFD" w:rsidRPr="00617041" w:rsidRDefault="005D27D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4787B0B" w:rsidR="002941AB" w:rsidRDefault="009C56B8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D151AC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55D3C" w:rsidRPr="00D55D3C">
              <w:t>AMP</w:t>
            </w:r>
            <w:r w:rsidR="00115E6B">
              <w:t>OFF2</w:t>
            </w:r>
            <w:r w:rsidR="006D084E">
              <w:t>0</w:t>
            </w:r>
            <w:r w:rsidR="004475D5">
              <w:t>4</w:t>
            </w:r>
            <w:r w:rsidR="00D55D3C" w:rsidRPr="00D55D3C">
              <w:t xml:space="preserve"> </w:t>
            </w:r>
            <w:r w:rsidR="00115E6B">
              <w:t>Free</w:t>
            </w:r>
            <w:r w:rsidR="00D55D3C" w:rsidRPr="00D55D3C">
              <w:t xml:space="preserve"> flares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2CD80F" w14:textId="1AE01D52" w:rsidR="00115E6B" w:rsidRDefault="00145CA6" w:rsidP="00115E6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74AFC1" w14:textId="0F466003" w:rsidR="00CF46BE" w:rsidRDefault="00115E6B" w:rsidP="00CF46BE">
            <w:pPr>
              <w:pStyle w:val="SIText"/>
            </w:pPr>
            <w:r w:rsidRPr="009B2D0A">
              <w:t>There must be evidence that the individual has</w:t>
            </w:r>
            <w:r>
              <w:t xml:space="preserve"> freed flares </w:t>
            </w:r>
            <w:r w:rsidR="00CF46BE">
              <w:t>from</w:t>
            </w:r>
            <w:r>
              <w:t xml:space="preserve"> pig carcases, following workplace requirements</w:t>
            </w:r>
            <w:r w:rsidR="00CF46BE">
              <w:t>, in a micro or larger meat processing premises.</w:t>
            </w:r>
          </w:p>
          <w:p w14:paraId="198774FA" w14:textId="2EA97F0A" w:rsidR="00CF46BE" w:rsidRPr="003D723E" w:rsidDel="00094235" w:rsidRDefault="00CF46BE" w:rsidP="00CF46BE">
            <w:pPr>
              <w:pStyle w:val="SIText"/>
              <w:rPr>
                <w:del w:id="69" w:author="Jenni Oldfield" w:date="2025-11-12T14:46:00Z" w16du:dateUtc="2025-11-12T03:46:00Z"/>
                <w:b/>
                <w:bCs/>
              </w:rPr>
            </w:pPr>
            <w:del w:id="70" w:author="Jenni Oldfield" w:date="2025-11-12T14:46:00Z" w16du:dateUtc="2025-11-12T03:46:00Z">
              <w:r w:rsidDel="00094235">
                <w:rPr>
                  <w:b/>
                  <w:bCs/>
                </w:rPr>
                <w:delText>In m</w:delText>
              </w:r>
              <w:r w:rsidRPr="003D723E" w:rsidDel="00094235">
                <w:rPr>
                  <w:b/>
                  <w:bCs/>
                </w:rPr>
                <w:delText xml:space="preserve">icro </w:delText>
              </w:r>
              <w:r w:rsidDel="00094235">
                <w:rPr>
                  <w:b/>
                  <w:bCs/>
                </w:rPr>
                <w:delText>meat processing premises</w:delText>
              </w:r>
            </w:del>
          </w:p>
          <w:p w14:paraId="7C9F69F1" w14:textId="7CC9044B" w:rsidR="00CF46BE" w:rsidRPr="003D723E" w:rsidDel="00094235" w:rsidRDefault="00CF46BE" w:rsidP="00CF46BE">
            <w:pPr>
              <w:pStyle w:val="SIText"/>
              <w:rPr>
                <w:del w:id="71" w:author="Jenni Oldfield" w:date="2025-11-12T14:46:00Z" w16du:dateUtc="2025-11-12T03:46:00Z"/>
              </w:rPr>
            </w:pPr>
            <w:del w:id="72" w:author="Jenni Oldfield" w:date="2025-11-12T14:46:00Z" w16du:dateUtc="2025-11-12T03:46:00Z">
              <w:r w:rsidDel="00094235">
                <w:delText>The</w:delText>
              </w:r>
              <w:r w:rsidRPr="003D723E" w:rsidDel="00094235">
                <w:delText xml:space="preserve"> assessor </w:delText>
              </w:r>
              <w:r w:rsidDel="00094235">
                <w:delText>must</w:delText>
              </w:r>
              <w:r w:rsidRPr="003D723E" w:rsidDel="00094235">
                <w:delText xml:space="preserve"> observe the </w:delText>
              </w:r>
              <w:r w:rsidDel="00094235">
                <w:delText>individual</w:delText>
              </w:r>
              <w:r w:rsidRPr="003D723E" w:rsidDel="00094235">
                <w:delText xml:space="preserve"> working on a minimum of </w:delText>
              </w:r>
              <w:r w:rsidR="00BE51B0" w:rsidDel="00094235">
                <w:delText>two</w:delText>
              </w:r>
              <w:r w:rsidRPr="003D723E" w:rsidDel="00094235">
                <w:delText xml:space="preserve"> carcases.</w:delText>
              </w:r>
            </w:del>
          </w:p>
          <w:p w14:paraId="0AB03B90" w14:textId="1B82B8FE" w:rsidR="00CF46BE" w:rsidRPr="003D723E" w:rsidDel="00094235" w:rsidRDefault="00CF46BE" w:rsidP="00CF46BE">
            <w:pPr>
              <w:pStyle w:val="SIText"/>
              <w:rPr>
                <w:del w:id="73" w:author="Jenni Oldfield" w:date="2025-11-12T14:46:00Z" w16du:dateUtc="2025-11-12T03:46:00Z"/>
              </w:rPr>
            </w:pPr>
            <w:del w:id="74" w:author="Jenni Oldfield" w:date="2025-11-12T14:46:00Z" w16du:dateUtc="2025-11-12T03:46:00Z">
              <w:r w:rsidDel="00094235">
                <w:delText>There must also be</w:delText>
              </w:r>
              <w:r w:rsidRPr="003D723E" w:rsidDel="00094235">
                <w:delText xml:space="preserve"> evidence that the </w:delText>
              </w:r>
              <w:r w:rsidDel="00094235">
                <w:delText>individual</w:delText>
              </w:r>
              <w:r w:rsidRPr="003D723E" w:rsidDel="00094235">
                <w:delText xml:space="preserve"> has completed </w:delText>
              </w:r>
              <w:r w:rsidR="00BE51B0" w:rsidRPr="009023FA" w:rsidDel="00094235">
                <w:delText>two</w:delText>
              </w:r>
              <w:r w:rsidRPr="009023FA" w:rsidDel="00094235">
                <w:delText xml:space="preserve"> </w:delText>
              </w:r>
              <w:r w:rsidRPr="003D723E" w:rsidDel="00094235">
                <w:delText xml:space="preserve">shifts </w:delText>
              </w:r>
              <w:r w:rsidDel="00094235">
                <w:delText>on the job,</w:delText>
              </w:r>
              <w:r w:rsidRPr="003D723E" w:rsidDel="00094235">
                <w:delText xml:space="preserve"> fulfilling workplace requirements (these shifts may include normal rotations into and out of the relevant </w:delText>
              </w:r>
              <w:r w:rsidDel="00094235">
                <w:delText>work task</w:delText>
              </w:r>
              <w:r w:rsidRPr="003D723E" w:rsidDel="00094235">
                <w:delText>).</w:delText>
              </w:r>
            </w:del>
          </w:p>
          <w:p w14:paraId="25E9C447" w14:textId="3A0066DE" w:rsidR="00CF46BE" w:rsidRPr="003D723E" w:rsidDel="00094235" w:rsidRDefault="00CF46BE" w:rsidP="00CF46BE">
            <w:pPr>
              <w:pStyle w:val="SIText"/>
              <w:rPr>
                <w:del w:id="75" w:author="Jenni Oldfield" w:date="2025-11-12T14:46:00Z" w16du:dateUtc="2025-11-12T03:46:00Z"/>
                <w:b/>
                <w:bCs/>
              </w:rPr>
            </w:pPr>
            <w:del w:id="76" w:author="Jenni Oldfield" w:date="2025-11-12T14:46:00Z" w16du:dateUtc="2025-11-12T03:46:00Z">
              <w:r w:rsidDel="00094235">
                <w:rPr>
                  <w:b/>
                  <w:bCs/>
                </w:rPr>
                <w:delText>In l</w:delText>
              </w:r>
              <w:r w:rsidRPr="003D723E" w:rsidDel="00094235">
                <w:rPr>
                  <w:b/>
                  <w:bCs/>
                </w:rPr>
                <w:delText xml:space="preserve">arger </w:delText>
              </w:r>
              <w:r w:rsidDel="00094235">
                <w:rPr>
                  <w:b/>
                  <w:bCs/>
                </w:rPr>
                <w:delText>meat processing premises</w:delText>
              </w:r>
            </w:del>
          </w:p>
          <w:p w14:paraId="141B9DC7" w14:textId="38D7838E" w:rsidR="00CF46BE" w:rsidRPr="003D723E" w:rsidDel="00094235" w:rsidRDefault="00CF46BE" w:rsidP="00CF46BE">
            <w:pPr>
              <w:pStyle w:val="SIText"/>
              <w:rPr>
                <w:del w:id="77" w:author="Jenni Oldfield" w:date="2025-11-12T14:46:00Z" w16du:dateUtc="2025-11-12T03:46:00Z"/>
              </w:rPr>
            </w:pPr>
            <w:del w:id="78" w:author="Jenni Oldfield" w:date="2025-11-12T14:46:00Z" w16du:dateUtc="2025-11-12T03:46:00Z">
              <w:r w:rsidDel="00094235">
                <w:delText>The</w:delText>
              </w:r>
              <w:r w:rsidRPr="003D723E" w:rsidDel="00094235">
                <w:delText xml:space="preserve"> assessor </w:delText>
              </w:r>
              <w:r w:rsidDel="00094235">
                <w:delText>must</w:delText>
              </w:r>
              <w:r w:rsidRPr="003D723E" w:rsidDel="00094235">
                <w:delText xml:space="preserve"> observe the </w:delText>
              </w:r>
              <w:r w:rsidDel="00094235">
                <w:delText>individual</w:delText>
              </w:r>
              <w:r w:rsidRPr="003D723E" w:rsidDel="00094235">
                <w:delText xml:space="preserve"> working on a minimum of </w:delText>
              </w:r>
              <w:r w:rsidDel="00094235">
                <w:delText>10</w:delText>
              </w:r>
              <w:r w:rsidRPr="003D723E" w:rsidDel="00094235">
                <w:delText xml:space="preserve"> carcases</w:delText>
              </w:r>
              <w:r w:rsidDel="00094235">
                <w:delText xml:space="preserve"> </w:delText>
              </w:r>
              <w:r w:rsidRPr="003D723E" w:rsidDel="00094235">
                <w:delText xml:space="preserve">or </w:delText>
              </w:r>
              <w:r w:rsidDel="00094235">
                <w:delText xml:space="preserve">for </w:delText>
              </w:r>
              <w:r w:rsidRPr="003D723E" w:rsidDel="00094235">
                <w:delText>15</w:delText>
              </w:r>
              <w:r w:rsidDel="00094235">
                <w:delText xml:space="preserve"> </w:delText>
              </w:r>
              <w:r w:rsidRPr="003D723E" w:rsidDel="00094235">
                <w:delText>min</w:delText>
              </w:r>
              <w:r w:rsidDel="00094235">
                <w:delText>utes,</w:delText>
              </w:r>
              <w:r w:rsidRPr="003D723E" w:rsidDel="00094235">
                <w:delText xml:space="preserve"> whichever comes first.</w:delText>
              </w:r>
            </w:del>
          </w:p>
          <w:p w14:paraId="1CB2020C" w14:textId="29EB0CE6" w:rsidR="00CF46BE" w:rsidRDefault="00CF46BE" w:rsidP="00CF46B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E51B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41ABC9C" w14:textId="77777777" w:rsidR="00D04482" w:rsidRPr="003F449E" w:rsidRDefault="00D04482" w:rsidP="00D0448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AE7108" w:rsidR="00D04482" w:rsidRDefault="00D04482" w:rsidP="00115E6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49812C" w14:textId="19DE1AF3" w:rsidR="00115E6B" w:rsidRDefault="00D04482" w:rsidP="00115E6B">
            <w:pPr>
              <w:pStyle w:val="SIBulletList1"/>
            </w:pPr>
            <w:r>
              <w:t xml:space="preserve">workplace requirements for </w:t>
            </w:r>
            <w:r w:rsidR="00115E6B">
              <w:t>freeing flares</w:t>
            </w:r>
          </w:p>
          <w:p w14:paraId="5FE6E572" w14:textId="77777777" w:rsidR="004A50B5" w:rsidRDefault="004A50B5" w:rsidP="004A50B5">
            <w:pPr>
              <w:pStyle w:val="SIBulletList1"/>
            </w:pPr>
            <w:r>
              <w:t>uses and further processing of flares</w:t>
            </w:r>
          </w:p>
          <w:p w14:paraId="0CED43D0" w14:textId="09F75CCE" w:rsidR="00115E6B" w:rsidRDefault="00115E6B" w:rsidP="00115E6B">
            <w:pPr>
              <w:pStyle w:val="SIBulletList1"/>
            </w:pPr>
            <w:r>
              <w:t xml:space="preserve">cutting lines and </w:t>
            </w:r>
            <w:r w:rsidR="004A50B5">
              <w:t>quality requirements</w:t>
            </w:r>
            <w:r>
              <w:t xml:space="preserve"> for freeing flares</w:t>
            </w:r>
          </w:p>
          <w:p w14:paraId="054F3957" w14:textId="29CEDEEF" w:rsidR="00115E6B" w:rsidRDefault="00115E6B" w:rsidP="00115E6B">
            <w:pPr>
              <w:pStyle w:val="SIBulletList1"/>
            </w:pPr>
            <w:r>
              <w:t>possible defects in flares</w:t>
            </w:r>
          </w:p>
          <w:p w14:paraId="4B57699D" w14:textId="77777777" w:rsidR="00115E6B" w:rsidRDefault="00115E6B" w:rsidP="00115E6B">
            <w:pPr>
              <w:pStyle w:val="SIBulletList1"/>
            </w:pPr>
            <w:r>
              <w:t>knife skills for recovery work</w:t>
            </w:r>
          </w:p>
          <w:p w14:paraId="763B2856" w14:textId="06C43BCF" w:rsidR="00115E6B" w:rsidRDefault="00115E6B" w:rsidP="00115E6B">
            <w:pPr>
              <w:pStyle w:val="SIBulletList1"/>
            </w:pPr>
            <w:r>
              <w:t>workplace health and safety hazards encountered when freeing flares</w:t>
            </w:r>
            <w:r w:rsidR="009C56B8">
              <w:t>,</w:t>
            </w:r>
            <w:r>
              <w:t xml:space="preserve"> and how the associated risks are controlled</w:t>
            </w:r>
          </w:p>
          <w:p w14:paraId="168EB684" w14:textId="4B878277" w:rsidR="00115E6B" w:rsidRDefault="00115E6B" w:rsidP="00115E6B">
            <w:pPr>
              <w:pStyle w:val="SIBulletList1"/>
            </w:pPr>
            <w:r>
              <w:t xml:space="preserve">hygiene and </w:t>
            </w:r>
            <w:r w:rsidR="001C016C">
              <w:t>sanitation</w:t>
            </w:r>
            <w:r>
              <w:t xml:space="preserve"> requirements related to freeing flares</w:t>
            </w:r>
          </w:p>
          <w:p w14:paraId="2CCDFD46" w14:textId="23D90EE3" w:rsidR="00115E6B" w:rsidRDefault="00115E6B" w:rsidP="00D04482">
            <w:pPr>
              <w:pStyle w:val="SIBulletList1"/>
            </w:pPr>
            <w:r>
              <w:t xml:space="preserve">sources of contamination and cross-contamination and </w:t>
            </w:r>
            <w:r w:rsidR="009C56B8">
              <w:t xml:space="preserve">how </w:t>
            </w:r>
            <w:r>
              <w:t xml:space="preserve">they are </w:t>
            </w:r>
            <w:r w:rsidR="004A50B5">
              <w:t>avoided</w:t>
            </w:r>
            <w:r w:rsidR="00D0448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1F8D8FC" w14:textId="5D12999D" w:rsidR="004A50B5" w:rsidRDefault="004A50B5" w:rsidP="004A50B5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2A911B7" w14:textId="77777777" w:rsidR="004A50B5" w:rsidRPr="00095527" w:rsidRDefault="004A50B5" w:rsidP="004A50B5">
            <w:pPr>
              <w:pStyle w:val="SIBulletList1"/>
            </w:pPr>
            <w:r w:rsidRPr="00095527">
              <w:t>physical conditions:</w:t>
            </w:r>
          </w:p>
          <w:p w14:paraId="3B196EF9" w14:textId="2C3584BF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skills must be demonstrated in a meat processing </w:t>
            </w:r>
            <w:r w:rsidR="00EA4D33" w:rsidRPr="009B4DCE">
              <w:rPr>
                <w:i/>
                <w:iCs/>
              </w:rPr>
              <w:t xml:space="preserve">premises </w:t>
            </w:r>
            <w:r w:rsidRPr="009B4DCE">
              <w:rPr>
                <w:i/>
                <w:iCs/>
              </w:rPr>
              <w:t xml:space="preserve">at </w:t>
            </w:r>
            <w:r w:rsidR="00EA4D33" w:rsidRPr="009B4DCE">
              <w:rPr>
                <w:i/>
                <w:iCs/>
              </w:rPr>
              <w:t xml:space="preserve">workplace </w:t>
            </w:r>
            <w:r w:rsidRPr="009B4DCE">
              <w:rPr>
                <w:i/>
                <w:iCs/>
              </w:rPr>
              <w:t>production speed</w:t>
            </w:r>
          </w:p>
          <w:p w14:paraId="59C329F6" w14:textId="77777777" w:rsidR="004A50B5" w:rsidRPr="00095527" w:rsidRDefault="004A50B5" w:rsidP="004A50B5">
            <w:pPr>
              <w:pStyle w:val="SIBulletList1"/>
            </w:pPr>
            <w:r w:rsidRPr="00095527">
              <w:t>resources, equipment and materials:</w:t>
            </w:r>
          </w:p>
          <w:p w14:paraId="2F2DA499" w14:textId="5333B729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personal protective equipment</w:t>
            </w:r>
          </w:p>
          <w:p w14:paraId="05106072" w14:textId="2896626A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 xml:space="preserve">pig carcases </w:t>
            </w:r>
          </w:p>
          <w:p w14:paraId="6050A73D" w14:textId="77777777" w:rsidR="004A50B5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knife and sharpening equipment</w:t>
            </w:r>
          </w:p>
          <w:p w14:paraId="112CC759" w14:textId="77777777" w:rsidR="004A50B5" w:rsidRPr="00095527" w:rsidRDefault="004A50B5" w:rsidP="004A50B5">
            <w:pPr>
              <w:pStyle w:val="SIBulletList1"/>
            </w:pPr>
            <w:r w:rsidRPr="00095527">
              <w:t>specifications:</w:t>
            </w:r>
          </w:p>
          <w:p w14:paraId="7E49CB3D" w14:textId="02067099" w:rsidR="00A75336" w:rsidRPr="009B4DCE" w:rsidRDefault="004A50B5" w:rsidP="004A50B5">
            <w:pPr>
              <w:pStyle w:val="SIBulletList2"/>
              <w:rPr>
                <w:i/>
                <w:iCs/>
              </w:rPr>
            </w:pPr>
            <w:r w:rsidRPr="009B4DCE">
              <w:rPr>
                <w:i/>
                <w:iCs/>
              </w:rPr>
              <w:t>task-related documents</w:t>
            </w:r>
          </w:p>
          <w:p w14:paraId="0B2B79FD" w14:textId="4C1A42BF" w:rsidR="00A75336" w:rsidRDefault="00EA4D33" w:rsidP="001A5F92">
            <w:pPr>
              <w:pStyle w:val="SIBulletList1"/>
            </w:pPr>
            <w:r>
              <w:t>personnel</w:t>
            </w:r>
            <w:r w:rsidR="00A75336">
              <w:t>:</w:t>
            </w:r>
          </w:p>
          <w:p w14:paraId="7DE8624B" w14:textId="4CCDC0A6" w:rsidR="004A50B5" w:rsidRPr="009B4DCE" w:rsidRDefault="00916878" w:rsidP="004A50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04482" w:rsidRPr="009B4DCE">
              <w:rPr>
                <w:i/>
                <w:iCs/>
              </w:rPr>
              <w:t>workplace</w:t>
            </w:r>
            <w:r w:rsidR="00A75336" w:rsidRPr="009B4DCE">
              <w:rPr>
                <w:i/>
                <w:iCs/>
              </w:rPr>
              <w:t xml:space="preserve"> supervisor</w:t>
            </w:r>
            <w:r w:rsidR="00D04482" w:rsidRPr="009B4DCE">
              <w:rPr>
                <w:i/>
                <w:iCs/>
              </w:rPr>
              <w:t xml:space="preserve"> or mentor</w:t>
            </w:r>
            <w:r w:rsidR="004A50B5" w:rsidRPr="009B4DCE">
              <w:rPr>
                <w:i/>
                <w:iCs/>
              </w:rPr>
              <w:t>.</w:t>
            </w:r>
          </w:p>
          <w:p w14:paraId="570FC397" w14:textId="77777777" w:rsidR="004A50B5" w:rsidRDefault="004A50B5" w:rsidP="004A50B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07B77A9" w14:textId="77777777" w:rsidR="00CD3DE8" w:rsidRDefault="004A50B5" w:rsidP="004A50B5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00311DD" w14:textId="77777777" w:rsidR="00D04482" w:rsidRPr="002169F5" w:rsidRDefault="00D04482" w:rsidP="00D0448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C659B09" w:rsidR="00D04482" w:rsidRDefault="00D04482" w:rsidP="004A50B5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DB05311" w:rsidR="00CD3DE8" w:rsidRDefault="009C56B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A16AF" w14:textId="77777777" w:rsidR="00AB1994" w:rsidRDefault="00AB1994" w:rsidP="00A31F58">
      <w:pPr>
        <w:spacing w:after="0" w:line="240" w:lineRule="auto"/>
      </w:pPr>
      <w:r>
        <w:separator/>
      </w:r>
    </w:p>
  </w:endnote>
  <w:endnote w:type="continuationSeparator" w:id="0">
    <w:p w14:paraId="29A27C8B" w14:textId="77777777" w:rsidR="00AB1994" w:rsidRDefault="00AB199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B3CC8" w14:textId="77777777" w:rsidR="00AB1994" w:rsidRDefault="00AB1994" w:rsidP="00A31F58">
      <w:pPr>
        <w:spacing w:after="0" w:line="240" w:lineRule="auto"/>
      </w:pPr>
      <w:r>
        <w:separator/>
      </w:r>
    </w:p>
  </w:footnote>
  <w:footnote w:type="continuationSeparator" w:id="0">
    <w:p w14:paraId="4DA6FA6F" w14:textId="77777777" w:rsidR="00AB1994" w:rsidRDefault="00AB199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BBB0FE9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F78ED" w:rsidRPr="00CF78ED">
          <w:t>AMP</w:t>
        </w:r>
        <w:r w:rsidR="00115E6B">
          <w:t>OFF2</w:t>
        </w:r>
        <w:r w:rsidR="004475D5">
          <w:t>04</w:t>
        </w:r>
        <w:r w:rsidR="00115E6B">
          <w:t xml:space="preserve"> Free </w:t>
        </w:r>
        <w:r w:rsidR="00CF78ED" w:rsidRPr="00CF78ED">
          <w:t>flares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669"/>
    <w:rsid w:val="000174A4"/>
    <w:rsid w:val="0002319B"/>
    <w:rsid w:val="00025A19"/>
    <w:rsid w:val="00034662"/>
    <w:rsid w:val="00034AD5"/>
    <w:rsid w:val="000552F9"/>
    <w:rsid w:val="0006755A"/>
    <w:rsid w:val="00094235"/>
    <w:rsid w:val="000A3BCE"/>
    <w:rsid w:val="000A3C05"/>
    <w:rsid w:val="000C2D63"/>
    <w:rsid w:val="000C695D"/>
    <w:rsid w:val="000D2541"/>
    <w:rsid w:val="000D7106"/>
    <w:rsid w:val="00115E6B"/>
    <w:rsid w:val="001229A8"/>
    <w:rsid w:val="00126186"/>
    <w:rsid w:val="00130380"/>
    <w:rsid w:val="00145CA6"/>
    <w:rsid w:val="00154C6E"/>
    <w:rsid w:val="00160514"/>
    <w:rsid w:val="001627CF"/>
    <w:rsid w:val="00165A1B"/>
    <w:rsid w:val="0017179E"/>
    <w:rsid w:val="00181EB8"/>
    <w:rsid w:val="0018209D"/>
    <w:rsid w:val="0018245B"/>
    <w:rsid w:val="00191B2B"/>
    <w:rsid w:val="001A3724"/>
    <w:rsid w:val="001A5F92"/>
    <w:rsid w:val="001B320C"/>
    <w:rsid w:val="001C016C"/>
    <w:rsid w:val="001D04FC"/>
    <w:rsid w:val="001E6F4A"/>
    <w:rsid w:val="001F15A4"/>
    <w:rsid w:val="001F1CA3"/>
    <w:rsid w:val="002036DD"/>
    <w:rsid w:val="002269B6"/>
    <w:rsid w:val="00241F8D"/>
    <w:rsid w:val="00243D66"/>
    <w:rsid w:val="00244A3A"/>
    <w:rsid w:val="00245AF9"/>
    <w:rsid w:val="00252B64"/>
    <w:rsid w:val="002536CE"/>
    <w:rsid w:val="00275B06"/>
    <w:rsid w:val="002941AB"/>
    <w:rsid w:val="002977EB"/>
    <w:rsid w:val="002A4AF9"/>
    <w:rsid w:val="002B6FFD"/>
    <w:rsid w:val="002B779C"/>
    <w:rsid w:val="002C51A2"/>
    <w:rsid w:val="002D45DD"/>
    <w:rsid w:val="002D785C"/>
    <w:rsid w:val="002E159B"/>
    <w:rsid w:val="00303F8C"/>
    <w:rsid w:val="00320155"/>
    <w:rsid w:val="003460BC"/>
    <w:rsid w:val="003548A6"/>
    <w:rsid w:val="00354BED"/>
    <w:rsid w:val="003556ED"/>
    <w:rsid w:val="00357C5E"/>
    <w:rsid w:val="00370A20"/>
    <w:rsid w:val="00374495"/>
    <w:rsid w:val="003A3607"/>
    <w:rsid w:val="003A599B"/>
    <w:rsid w:val="003A69B0"/>
    <w:rsid w:val="003C2946"/>
    <w:rsid w:val="003E7009"/>
    <w:rsid w:val="003F426B"/>
    <w:rsid w:val="004011B0"/>
    <w:rsid w:val="00422906"/>
    <w:rsid w:val="00427903"/>
    <w:rsid w:val="004331FB"/>
    <w:rsid w:val="00436CCB"/>
    <w:rsid w:val="00442C66"/>
    <w:rsid w:val="0044538D"/>
    <w:rsid w:val="004457AF"/>
    <w:rsid w:val="004475D5"/>
    <w:rsid w:val="004523C2"/>
    <w:rsid w:val="00456AA0"/>
    <w:rsid w:val="00460E5D"/>
    <w:rsid w:val="00473049"/>
    <w:rsid w:val="00477395"/>
    <w:rsid w:val="004926D5"/>
    <w:rsid w:val="004961F9"/>
    <w:rsid w:val="004A05F4"/>
    <w:rsid w:val="004A50B5"/>
    <w:rsid w:val="004C6933"/>
    <w:rsid w:val="004C71D8"/>
    <w:rsid w:val="004D6F12"/>
    <w:rsid w:val="004D7A23"/>
    <w:rsid w:val="004F1592"/>
    <w:rsid w:val="004F166C"/>
    <w:rsid w:val="00507183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D27DA"/>
    <w:rsid w:val="005E7C5F"/>
    <w:rsid w:val="00600188"/>
    <w:rsid w:val="006163E3"/>
    <w:rsid w:val="00617041"/>
    <w:rsid w:val="00643F13"/>
    <w:rsid w:val="006474E2"/>
    <w:rsid w:val="00654022"/>
    <w:rsid w:val="00663B83"/>
    <w:rsid w:val="00676F32"/>
    <w:rsid w:val="006A4CBD"/>
    <w:rsid w:val="006C5768"/>
    <w:rsid w:val="006D084E"/>
    <w:rsid w:val="006E1826"/>
    <w:rsid w:val="006E3FA6"/>
    <w:rsid w:val="006F6C94"/>
    <w:rsid w:val="007062B6"/>
    <w:rsid w:val="00710E6C"/>
    <w:rsid w:val="00711827"/>
    <w:rsid w:val="00713746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0CF2"/>
    <w:rsid w:val="007C1263"/>
    <w:rsid w:val="007C2D96"/>
    <w:rsid w:val="007C4C41"/>
    <w:rsid w:val="007E283E"/>
    <w:rsid w:val="007E2D79"/>
    <w:rsid w:val="007E6453"/>
    <w:rsid w:val="007E76B5"/>
    <w:rsid w:val="007F64D4"/>
    <w:rsid w:val="008161BA"/>
    <w:rsid w:val="00831440"/>
    <w:rsid w:val="00833178"/>
    <w:rsid w:val="00834C3B"/>
    <w:rsid w:val="00861368"/>
    <w:rsid w:val="00874912"/>
    <w:rsid w:val="00881257"/>
    <w:rsid w:val="0088683C"/>
    <w:rsid w:val="008A0DAE"/>
    <w:rsid w:val="008E60BD"/>
    <w:rsid w:val="008F022F"/>
    <w:rsid w:val="009023FA"/>
    <w:rsid w:val="009040DB"/>
    <w:rsid w:val="00914B8F"/>
    <w:rsid w:val="0091674B"/>
    <w:rsid w:val="00916878"/>
    <w:rsid w:val="00936924"/>
    <w:rsid w:val="0094240E"/>
    <w:rsid w:val="00951B10"/>
    <w:rsid w:val="0096322E"/>
    <w:rsid w:val="00980521"/>
    <w:rsid w:val="009A7037"/>
    <w:rsid w:val="009B2D0A"/>
    <w:rsid w:val="009B3F2C"/>
    <w:rsid w:val="009B4DCE"/>
    <w:rsid w:val="009B6719"/>
    <w:rsid w:val="009C0027"/>
    <w:rsid w:val="009C56B8"/>
    <w:rsid w:val="009D54F1"/>
    <w:rsid w:val="009E703E"/>
    <w:rsid w:val="00A173C7"/>
    <w:rsid w:val="00A2515C"/>
    <w:rsid w:val="00A31F58"/>
    <w:rsid w:val="00A53755"/>
    <w:rsid w:val="00A6352D"/>
    <w:rsid w:val="00A711F2"/>
    <w:rsid w:val="00A74884"/>
    <w:rsid w:val="00A74DA3"/>
    <w:rsid w:val="00A75336"/>
    <w:rsid w:val="00A84830"/>
    <w:rsid w:val="00A92253"/>
    <w:rsid w:val="00A92A92"/>
    <w:rsid w:val="00A965FD"/>
    <w:rsid w:val="00AB1994"/>
    <w:rsid w:val="00AB1B4A"/>
    <w:rsid w:val="00AC3944"/>
    <w:rsid w:val="00AC5D45"/>
    <w:rsid w:val="00AD3EFF"/>
    <w:rsid w:val="00AD485B"/>
    <w:rsid w:val="00AD7965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86004"/>
    <w:rsid w:val="00B93720"/>
    <w:rsid w:val="00B9729C"/>
    <w:rsid w:val="00BA7A86"/>
    <w:rsid w:val="00BA7C37"/>
    <w:rsid w:val="00BB6E0C"/>
    <w:rsid w:val="00BE3E9C"/>
    <w:rsid w:val="00BE46B2"/>
    <w:rsid w:val="00BE51B0"/>
    <w:rsid w:val="00BE6877"/>
    <w:rsid w:val="00BF76BE"/>
    <w:rsid w:val="00C07989"/>
    <w:rsid w:val="00C12347"/>
    <w:rsid w:val="00C43F3C"/>
    <w:rsid w:val="00C465B3"/>
    <w:rsid w:val="00C530C7"/>
    <w:rsid w:val="00C63F9B"/>
    <w:rsid w:val="00C65106"/>
    <w:rsid w:val="00C87A1A"/>
    <w:rsid w:val="00C960E6"/>
    <w:rsid w:val="00CB334A"/>
    <w:rsid w:val="00CB37E5"/>
    <w:rsid w:val="00CC037A"/>
    <w:rsid w:val="00CD2975"/>
    <w:rsid w:val="00CD3DE8"/>
    <w:rsid w:val="00CE6439"/>
    <w:rsid w:val="00CF29BC"/>
    <w:rsid w:val="00CF46BE"/>
    <w:rsid w:val="00CF78ED"/>
    <w:rsid w:val="00D04482"/>
    <w:rsid w:val="00D16F5F"/>
    <w:rsid w:val="00D43A13"/>
    <w:rsid w:val="00D55D3C"/>
    <w:rsid w:val="00D57D18"/>
    <w:rsid w:val="00D65E4C"/>
    <w:rsid w:val="00D841E3"/>
    <w:rsid w:val="00D91902"/>
    <w:rsid w:val="00D9385D"/>
    <w:rsid w:val="00D96686"/>
    <w:rsid w:val="00DA13E4"/>
    <w:rsid w:val="00DA35AA"/>
    <w:rsid w:val="00DB1384"/>
    <w:rsid w:val="00DB76ED"/>
    <w:rsid w:val="00DD620C"/>
    <w:rsid w:val="00DE12A7"/>
    <w:rsid w:val="00E12424"/>
    <w:rsid w:val="00E138E9"/>
    <w:rsid w:val="00E267F1"/>
    <w:rsid w:val="00E30ECC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116B"/>
    <w:rsid w:val="00E966DD"/>
    <w:rsid w:val="00EA4D33"/>
    <w:rsid w:val="00EB429F"/>
    <w:rsid w:val="00EB7BD5"/>
    <w:rsid w:val="00EC6831"/>
    <w:rsid w:val="00ED1034"/>
    <w:rsid w:val="00ED7C0F"/>
    <w:rsid w:val="00EE321F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3FD0"/>
    <w:rsid w:val="00F900CF"/>
    <w:rsid w:val="00FB42CD"/>
    <w:rsid w:val="00FC588C"/>
    <w:rsid w:val="00FD4E84"/>
    <w:rsid w:val="00FF285B"/>
    <w:rsid w:val="00FF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75D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0448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044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E6F5-78BD-4E61-ADF8-22BD552C7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CA1CB4-7A64-455B-B918-2D1DD3148A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06E5D-922B-4F27-A523-04A4788509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904</Words>
  <Characters>5807</Characters>
  <Application>Microsoft Office Word</Application>
  <DocSecurity>0</DocSecurity>
  <Lines>193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2023-11-17T02:58:00Z</dcterms:created>
  <dcterms:modified xsi:type="dcterms:W3CDTF">2025-11-12T23:30:00Z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